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5A5B33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6C763D">
              <w:t>r</w:t>
            </w:r>
            <w:r w:rsidR="004825CD">
              <w:t>elease</w:t>
            </w:r>
            <w:r w:rsidR="002E0EC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F441608" w:rsidR="00357C5E" w:rsidRDefault="002B67B6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B94CF4">
              <w:rPr>
                <w:rFonts w:eastAsia="Times New Roman" w:cstheme="minorHAnsi"/>
                <w:color w:val="213430"/>
                <w:lang w:eastAsia="en-AU"/>
              </w:rPr>
              <w:t>26</w:t>
            </w:r>
          </w:p>
        </w:tc>
        <w:tc>
          <w:tcPr>
            <w:tcW w:w="6327" w:type="dxa"/>
          </w:tcPr>
          <w:p w14:paraId="3AE55F2B" w14:textId="11F809B4" w:rsidR="00357C5E" w:rsidRDefault="00C67773" w:rsidP="00357C5E">
            <w:pPr>
              <w:pStyle w:val="SIComponentTitle"/>
            </w:pPr>
            <w:r w:rsidRPr="00C67773">
              <w:t>Wash head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E31C5D1" w14:textId="28F51036" w:rsidR="001C3477" w:rsidRPr="001C3477" w:rsidRDefault="001C3477" w:rsidP="001C347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C3477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wash a head by flushing and hosing after </w:t>
            </w:r>
            <w:r w:rsidR="002E0EC4">
              <w:rPr>
                <w:rStyle w:val="SITempText-Green"/>
                <w:color w:val="000000" w:themeColor="text1"/>
                <w:sz w:val="20"/>
              </w:rPr>
              <w:t xml:space="preserve">its </w:t>
            </w:r>
            <w:r w:rsidRPr="001C3477">
              <w:rPr>
                <w:rStyle w:val="SITempText-Green"/>
                <w:color w:val="000000" w:themeColor="text1"/>
                <w:sz w:val="20"/>
              </w:rPr>
              <w:t>removal from the carcase.</w:t>
            </w:r>
          </w:p>
          <w:p w14:paraId="2992008E" w14:textId="3E4FC25B" w:rsidR="001C3477" w:rsidRPr="001C3477" w:rsidRDefault="002E0EC4" w:rsidP="001C347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This unit applies to individuals who work under general supervision </w:t>
            </w:r>
            <w:r w:rsidR="00D67FD8">
              <w:rPr>
                <w:rStyle w:val="SITempText-Green"/>
                <w:color w:val="000000" w:themeColor="text1"/>
                <w:sz w:val="20"/>
              </w:rPr>
              <w:t>in a</w:t>
            </w:r>
            <w:r w:rsidR="00D67FD8" w:rsidRPr="001C3477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5366D5">
              <w:rPr>
                <w:rStyle w:val="SITempText-Green"/>
                <w:color w:val="000000" w:themeColor="text1"/>
                <w:sz w:val="20"/>
              </w:rPr>
              <w:t xml:space="preserve">meat processing </w:t>
            </w:r>
            <w:r w:rsidR="00D67FD8">
              <w:rPr>
                <w:rStyle w:val="SITempText-Green"/>
                <w:color w:val="000000" w:themeColor="text1"/>
                <w:sz w:val="20"/>
              </w:rPr>
              <w:t>premises.</w:t>
            </w:r>
          </w:p>
          <w:p w14:paraId="679E37D6" w14:textId="3A053D5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C86EFE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2A0312C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8AD3659" w:rsidR="00D67FD8" w:rsidRDefault="00D67FD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1677E">
        <w:trPr>
          <w:trHeight w:val="503"/>
        </w:trPr>
        <w:tc>
          <w:tcPr>
            <w:tcW w:w="2689" w:type="dxa"/>
          </w:tcPr>
          <w:p w14:paraId="200766C1" w14:textId="5DC4524D" w:rsidR="00715042" w:rsidRPr="00715042" w:rsidRDefault="00D9385D" w:rsidP="0001677E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4E00117" w:rsidR="00BE46B2" w:rsidRDefault="00332B0D" w:rsidP="00BE46B2">
            <w:pPr>
              <w:pStyle w:val="SIText"/>
            </w:pPr>
            <w:r>
              <w:t>Carcase Processing (</w:t>
            </w:r>
            <w:r w:rsidR="002B67B6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74DC9" w14:paraId="2D1B04C8" w14:textId="77777777" w:rsidTr="00763A2F">
        <w:tc>
          <w:tcPr>
            <w:tcW w:w="2689" w:type="dxa"/>
          </w:tcPr>
          <w:p w14:paraId="42CDD46F" w14:textId="77777777" w:rsidR="00674DC9" w:rsidRDefault="00674DC9" w:rsidP="00763A2F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6D5B84A8" w14:textId="4F52A424" w:rsidR="00674DC9" w:rsidRDefault="00674DC9" w:rsidP="00763A2F">
            <w:pPr>
              <w:pStyle w:val="SIText"/>
            </w:pPr>
            <w:r>
              <w:t>1.1 Identify work instruction</w:t>
            </w:r>
            <w:r w:rsidR="004825CD">
              <w:t>s for</w:t>
            </w:r>
            <w:r>
              <w:t xml:space="preserve"> washing heads</w:t>
            </w:r>
          </w:p>
          <w:p w14:paraId="6AFD152B" w14:textId="34A58939" w:rsidR="00674DC9" w:rsidRDefault="00674DC9" w:rsidP="00763A2F">
            <w:pPr>
              <w:pStyle w:val="SIText"/>
            </w:pPr>
            <w:r>
              <w:t>1.2 Identify equipment required for washing heads</w:t>
            </w:r>
            <w:r w:rsidR="008F49D9">
              <w:t>,</w:t>
            </w:r>
            <w:r>
              <w:t xml:space="preserve"> and check it is in working order</w:t>
            </w:r>
          </w:p>
          <w:p w14:paraId="0A220172" w14:textId="5BF77697" w:rsidR="00674DC9" w:rsidRDefault="00674DC9" w:rsidP="00763A2F">
            <w:pPr>
              <w:pStyle w:val="SIText"/>
            </w:pPr>
            <w:r>
              <w:t>1.3 Identify workplace health and safety requirements for task, including personal protective equipment</w:t>
            </w:r>
          </w:p>
          <w:p w14:paraId="559E1867" w14:textId="5EF8F9BB" w:rsidR="00674DC9" w:rsidRDefault="00674DC9" w:rsidP="00674DC9">
            <w:pPr>
              <w:pStyle w:val="SIText"/>
            </w:pPr>
            <w:r>
              <w:t>1.4 Identify potential sources and causes of contamination associated with washing heads</w:t>
            </w:r>
            <w:r w:rsidR="008F49D9">
              <w:t>,</w:t>
            </w:r>
            <w:r>
              <w:t xml:space="preserve"> and control the risks </w:t>
            </w:r>
          </w:p>
        </w:tc>
      </w:tr>
      <w:tr w:rsidR="009A36E5" w14:paraId="3802F882" w14:textId="77777777" w:rsidTr="000F31BE">
        <w:tc>
          <w:tcPr>
            <w:tcW w:w="2689" w:type="dxa"/>
          </w:tcPr>
          <w:p w14:paraId="00D81302" w14:textId="6264C383" w:rsidR="009A36E5" w:rsidRDefault="009A36E5" w:rsidP="009A36E5">
            <w:pPr>
              <w:pStyle w:val="SIText"/>
            </w:pPr>
            <w:r>
              <w:t xml:space="preserve">2. </w:t>
            </w:r>
            <w:r w:rsidR="00674DC9">
              <w:t xml:space="preserve">Clean </w:t>
            </w:r>
            <w:r>
              <w:t>head</w:t>
            </w:r>
          </w:p>
        </w:tc>
        <w:tc>
          <w:tcPr>
            <w:tcW w:w="6327" w:type="dxa"/>
          </w:tcPr>
          <w:p w14:paraId="0551A454" w14:textId="7D99E67C" w:rsidR="00674DC9" w:rsidRDefault="00674DC9" w:rsidP="00674DC9">
            <w:pPr>
              <w:pStyle w:val="SIText"/>
            </w:pPr>
            <w:r>
              <w:t>2.1 Sterilise equipment to workplace requirements</w:t>
            </w:r>
          </w:p>
          <w:p w14:paraId="62E5E36A" w14:textId="2162C48D" w:rsidR="009A36E5" w:rsidRDefault="009A36E5" w:rsidP="009A36E5">
            <w:pPr>
              <w:pStyle w:val="SIText"/>
            </w:pPr>
            <w:r>
              <w:t>2.</w:t>
            </w:r>
            <w:r w:rsidR="00674DC9">
              <w:t xml:space="preserve">2 </w:t>
            </w:r>
            <w:r w:rsidR="00D67FD8" w:rsidRPr="00D67FD8">
              <w:t>Spray wash external surfaces of head and flush</w:t>
            </w:r>
            <w:r w:rsidR="00D67FD8">
              <w:t xml:space="preserve"> nasal</w:t>
            </w:r>
            <w:r w:rsidR="0015328C">
              <w:t xml:space="preserve"> and buccal</w:t>
            </w:r>
            <w:r w:rsidR="00D67FD8">
              <w:t xml:space="preserve"> chambers </w:t>
            </w:r>
            <w:r w:rsidR="00674DC9">
              <w:t xml:space="preserve">following </w:t>
            </w:r>
            <w:r>
              <w:t>workplace requirements</w:t>
            </w:r>
            <w:r w:rsidR="00674DC9">
              <w:t>, without causing contamination</w:t>
            </w:r>
          </w:p>
          <w:p w14:paraId="5D4872CC" w14:textId="766F6036" w:rsidR="00674DC9" w:rsidRDefault="00674DC9" w:rsidP="009A36E5">
            <w:pPr>
              <w:pStyle w:val="SIText"/>
            </w:pPr>
            <w:r>
              <w:t>2.3 Identify contamination and remove or report to supervisor</w:t>
            </w:r>
          </w:p>
          <w:p w14:paraId="7C5DDD62" w14:textId="29CAED1B" w:rsidR="009A36E5" w:rsidRDefault="009A36E5" w:rsidP="009A36E5">
            <w:pPr>
              <w:pStyle w:val="SIText"/>
            </w:pPr>
            <w:r>
              <w:t>2.</w:t>
            </w:r>
            <w:r w:rsidR="00674DC9">
              <w:t xml:space="preserve">4 </w:t>
            </w:r>
            <w:r>
              <w:t>Place head on the rail or hook in the same sequence as the carcase on the chain, ensuring that heads do not touch</w:t>
            </w:r>
          </w:p>
        </w:tc>
      </w:tr>
    </w:tbl>
    <w:p w14:paraId="1EEAC1A4" w14:textId="77777777" w:rsidR="00C04649" w:rsidRDefault="00C04649" w:rsidP="00C04649">
      <w:pPr>
        <w:rPr>
          <w:ins w:id="0" w:author="Jenni Oldfield" w:date="2025-11-11T11:54:00Z" w16du:dateUtc="2025-11-11T00:54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04649" w:rsidRPr="00C32CE5" w:rsidDel="0053798F" w14:paraId="44816B3F" w14:textId="018087A0" w:rsidTr="00F91DB2">
        <w:trPr>
          <w:ins w:id="1" w:author="Jenni Oldfield" w:date="2025-11-11T11:54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36E2C" w14:textId="164D054B" w:rsidR="00C04649" w:rsidRPr="00C32CE5" w:rsidDel="0053798F" w:rsidRDefault="00C04649" w:rsidP="00F91DB2">
            <w:pPr>
              <w:spacing w:after="160" w:line="259" w:lineRule="auto"/>
              <w:rPr>
                <w:ins w:id="2" w:author="Jenni Oldfield" w:date="2025-11-11T11:54:00Z" w16du:dateUtc="2025-11-11T00:54:00Z"/>
                <w:moveFrom w:id="3" w:author="Lucinda O'Brien" w:date="2025-11-13T10:03:00Z" w16du:dateUtc="2025-11-12T23:03:00Z"/>
                <w:b/>
              </w:rPr>
            </w:pPr>
            <w:moveFromRangeStart w:id="4" w:author="Lucinda O'Brien" w:date="2025-11-13T10:03:00Z" w:name="move213920649"/>
            <w:moveFrom w:id="5" w:author="Lucinda O'Brien" w:date="2025-11-13T10:03:00Z" w16du:dateUtc="2025-11-12T23:03:00Z">
              <w:ins w:id="6" w:author="Jenni Oldfield" w:date="2025-11-11T11:54:00Z" w16du:dateUtc="2025-11-11T00:54:00Z">
                <w:r w:rsidRPr="00C32CE5" w:rsidDel="0053798F">
                  <w:rPr>
                    <w:b/>
                  </w:rPr>
                  <w:t xml:space="preserve">Range </w:t>
                </w:r>
                <w:r w:rsidDel="0053798F">
                  <w:rPr>
                    <w:b/>
                  </w:rPr>
                  <w:t>o</w:t>
                </w:r>
                <w:r w:rsidRPr="00C32CE5" w:rsidDel="0053798F">
                  <w:rPr>
                    <w:b/>
                  </w:rPr>
                  <w:t>f Conditions</w:t>
                </w:r>
              </w:ins>
            </w:moveFrom>
          </w:p>
          <w:p w14:paraId="17764D4D" w14:textId="5EF27A68" w:rsidR="00C04649" w:rsidRPr="002D6693" w:rsidDel="0053798F" w:rsidRDefault="00C04649" w:rsidP="00F91DB2">
            <w:pPr>
              <w:pStyle w:val="SIText-Italics"/>
              <w:rPr>
                <w:ins w:id="7" w:author="Jenni Oldfield" w:date="2025-11-11T11:54:00Z" w16du:dateUtc="2025-11-11T00:54:00Z"/>
                <w:moveFrom w:id="8" w:author="Lucinda O'Brien" w:date="2025-11-13T10:03:00Z" w16du:dateUtc="2025-11-12T23:03:00Z"/>
              </w:rPr>
            </w:pPr>
            <w:moveFrom w:id="9" w:author="Lucinda O'Brien" w:date="2025-11-13T10:03:00Z" w16du:dateUtc="2025-11-12T23:03:00Z">
              <w:ins w:id="10" w:author="Jenni Oldfield" w:date="2025-11-11T11:54:00Z" w16du:dateUtc="2025-11-11T00:54:00Z">
                <w:r w:rsidRPr="002D6693" w:rsidDel="0053798F">
                  <w:t xml:space="preserve">This section specifies different work environments and conditions </w:t>
                </w:r>
                <w:r w:rsidDel="0053798F">
                  <w:t>in which the task may be performed</w:t>
                </w:r>
                <w:r w:rsidRPr="002D6693" w:rsidDel="0053798F">
                  <w:t xml:space="preserve">. </w:t>
                </w:r>
              </w:ins>
            </w:moveFrom>
          </w:p>
          <w:p w14:paraId="3080491B" w14:textId="39A17133" w:rsidR="00C04649" w:rsidRPr="00C32CE5" w:rsidDel="0053798F" w:rsidRDefault="00C04649" w:rsidP="00F91DB2">
            <w:pPr>
              <w:pStyle w:val="SIText-Italics"/>
              <w:rPr>
                <w:ins w:id="11" w:author="Jenni Oldfield" w:date="2025-11-11T11:54:00Z" w16du:dateUtc="2025-11-11T00:54:00Z"/>
                <w:moveFrom w:id="12" w:author="Lucinda O'Brien" w:date="2025-11-13T10:03:00Z" w16du:dateUtc="2025-11-12T23:03:00Z"/>
              </w:rPr>
            </w:pPr>
            <w:moveFrom w:id="13" w:author="Lucinda O'Brien" w:date="2025-11-13T10:03:00Z" w16du:dateUtc="2025-11-12T23:03:00Z">
              <w:ins w:id="14" w:author="Jenni Oldfield" w:date="2025-11-11T11:54:00Z" w16du:dateUtc="2025-11-11T00:54:00Z">
                <w:r w:rsidRPr="002D6693" w:rsidDel="0053798F">
                  <w:t xml:space="preserve">This unit must be delivered in one of the following </w:t>
                </w:r>
                <w:r w:rsidDel="0053798F">
                  <w:t>registered meat processing wor</w:t>
                </w:r>
                <w:r w:rsidRPr="002D6693" w:rsidDel="0053798F">
                  <w:t>k environments.</w:t>
                </w:r>
              </w:ins>
            </w:moveFrom>
          </w:p>
        </w:tc>
      </w:tr>
      <w:tr w:rsidR="00C04649" w:rsidRPr="00C32CE5" w:rsidDel="0053798F" w14:paraId="0CABE52D" w14:textId="3DF56720" w:rsidTr="00F91DB2">
        <w:trPr>
          <w:ins w:id="15" w:author="Jenni Oldfield" w:date="2025-11-11T11:54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C32F1" w14:textId="33BF7D5C" w:rsidR="00C04649" w:rsidRPr="00C32CE5" w:rsidDel="0053798F" w:rsidRDefault="00C04649" w:rsidP="00F91DB2">
            <w:pPr>
              <w:pStyle w:val="SIText"/>
              <w:rPr>
                <w:ins w:id="16" w:author="Jenni Oldfield" w:date="2025-11-11T11:54:00Z" w16du:dateUtc="2025-11-11T00:54:00Z"/>
                <w:moveFrom w:id="17" w:author="Lucinda O'Brien" w:date="2025-11-13T10:03:00Z" w16du:dateUtc="2025-11-12T23:03:00Z"/>
              </w:rPr>
            </w:pPr>
            <w:moveFrom w:id="18" w:author="Lucinda O'Brien" w:date="2025-11-13T10:03:00Z" w16du:dateUtc="2025-11-12T23:03:00Z">
              <w:ins w:id="19" w:author="Jenni Oldfield" w:date="2025-11-11T11:54:00Z" w16du:dateUtc="2025-11-11T00:54:00Z">
                <w:r w:rsidRPr="00C32CE5" w:rsidDel="0053798F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B2655" w14:textId="2C02933A" w:rsidR="00C04649" w:rsidRPr="00C32CE5" w:rsidDel="0053798F" w:rsidRDefault="00C04649" w:rsidP="00F91DB2">
            <w:pPr>
              <w:pStyle w:val="SIBulletList1"/>
              <w:rPr>
                <w:ins w:id="20" w:author="Jenni Oldfield" w:date="2025-11-11T11:54:00Z" w16du:dateUtc="2025-11-11T00:54:00Z"/>
                <w:moveFrom w:id="21" w:author="Lucinda O'Brien" w:date="2025-11-13T10:03:00Z" w16du:dateUtc="2025-11-12T23:03:00Z"/>
              </w:rPr>
            </w:pPr>
            <w:moveFrom w:id="22" w:author="Lucinda O'Brien" w:date="2025-11-13T10:03:00Z" w16du:dateUtc="2025-11-12T23:03:00Z">
              <w:ins w:id="23" w:author="Jenni Oldfield" w:date="2025-11-11T11:54:00Z" w16du:dateUtc="2025-11-11T00:54:00Z">
                <w:r w:rsidRPr="00C32CE5" w:rsidDel="0053798F">
                  <w:t xml:space="preserve">operating fewer than four days a week with a small throughput for one or more, small or large, species, or </w:t>
                </w:r>
              </w:ins>
            </w:moveFrom>
          </w:p>
          <w:p w14:paraId="113A8278" w14:textId="461F6869" w:rsidR="00C04649" w:rsidRPr="00C32CE5" w:rsidDel="0053798F" w:rsidRDefault="00C04649" w:rsidP="00F91DB2">
            <w:pPr>
              <w:pStyle w:val="SIBulletList1"/>
              <w:rPr>
                <w:ins w:id="24" w:author="Jenni Oldfield" w:date="2025-11-11T11:54:00Z" w16du:dateUtc="2025-11-11T00:54:00Z"/>
                <w:moveFrom w:id="25" w:author="Lucinda O'Brien" w:date="2025-11-13T10:03:00Z" w16du:dateUtc="2025-11-12T23:03:00Z"/>
                <w:i/>
              </w:rPr>
            </w:pPr>
            <w:moveFrom w:id="26" w:author="Lucinda O'Brien" w:date="2025-11-13T10:03:00Z" w16du:dateUtc="2025-11-12T23:03:00Z">
              <w:ins w:id="27" w:author="Jenni Oldfield" w:date="2025-11-11T11:54:00Z" w16du:dateUtc="2025-11-11T00:54:00Z">
                <w:r w:rsidRPr="00C32CE5" w:rsidDel="0053798F">
                  <w:t xml:space="preserve">employing fewer than four workers on the processing floor </w:t>
                </w:r>
              </w:ins>
            </w:moveFrom>
          </w:p>
        </w:tc>
      </w:tr>
      <w:tr w:rsidR="00C04649" w:rsidRPr="00C32CE5" w:rsidDel="0053798F" w14:paraId="26081535" w14:textId="468A0FB2" w:rsidTr="00F91DB2">
        <w:trPr>
          <w:ins w:id="28" w:author="Jenni Oldfield" w:date="2025-11-11T11:54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3AFF0" w14:textId="3A70DA65" w:rsidR="00C04649" w:rsidRPr="00C32CE5" w:rsidDel="0053798F" w:rsidRDefault="00C04649" w:rsidP="00F91DB2">
            <w:pPr>
              <w:pStyle w:val="SIText"/>
              <w:rPr>
                <w:ins w:id="29" w:author="Jenni Oldfield" w:date="2025-11-11T11:54:00Z" w16du:dateUtc="2025-11-11T00:54:00Z"/>
                <w:moveFrom w:id="30" w:author="Lucinda O'Brien" w:date="2025-11-13T10:03:00Z" w16du:dateUtc="2025-11-12T23:03:00Z"/>
              </w:rPr>
            </w:pPr>
            <w:moveFrom w:id="31" w:author="Lucinda O'Brien" w:date="2025-11-13T10:03:00Z" w16du:dateUtc="2025-11-12T23:03:00Z">
              <w:ins w:id="32" w:author="Jenni Oldfield" w:date="2025-11-11T11:54:00Z" w16du:dateUtc="2025-11-11T00:54:00Z">
                <w:r w:rsidRPr="00C32CE5" w:rsidDel="0053798F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153B2" w14:textId="749D1072" w:rsidR="00C04649" w:rsidRPr="00C32CE5" w:rsidDel="0053798F" w:rsidRDefault="00C04649" w:rsidP="00F91DB2">
            <w:pPr>
              <w:pStyle w:val="SIBulletList1"/>
              <w:rPr>
                <w:ins w:id="33" w:author="Jenni Oldfield" w:date="2025-11-11T11:54:00Z" w16du:dateUtc="2025-11-11T00:54:00Z"/>
                <w:moveFrom w:id="34" w:author="Lucinda O'Brien" w:date="2025-11-13T10:03:00Z" w16du:dateUtc="2025-11-12T23:03:00Z"/>
              </w:rPr>
            </w:pPr>
            <w:moveFrom w:id="35" w:author="Lucinda O'Brien" w:date="2025-11-13T10:03:00Z" w16du:dateUtc="2025-11-12T23:03:00Z">
              <w:ins w:id="36" w:author="Jenni Oldfield" w:date="2025-11-11T11:54:00Z" w16du:dateUtc="2025-11-11T00:54:00Z">
                <w:r w:rsidRPr="00C32CE5" w:rsidDel="0053798F">
                  <w:t xml:space="preserve">operating more than four days a week with a throughput for one or more, small or large, species, or </w:t>
                </w:r>
              </w:ins>
            </w:moveFrom>
          </w:p>
          <w:p w14:paraId="29F48E69" w14:textId="60F588B2" w:rsidR="00C04649" w:rsidRPr="00C32CE5" w:rsidDel="0053798F" w:rsidRDefault="00C04649" w:rsidP="00F91DB2">
            <w:pPr>
              <w:pStyle w:val="SIBulletList1"/>
              <w:rPr>
                <w:ins w:id="37" w:author="Jenni Oldfield" w:date="2025-11-11T11:54:00Z" w16du:dateUtc="2025-11-11T00:54:00Z"/>
                <w:moveFrom w:id="38" w:author="Lucinda O'Brien" w:date="2025-11-13T10:03:00Z" w16du:dateUtc="2025-11-12T23:03:00Z"/>
              </w:rPr>
            </w:pPr>
            <w:moveFrom w:id="39" w:author="Lucinda O'Brien" w:date="2025-11-13T10:03:00Z" w16du:dateUtc="2025-11-12T23:03:00Z">
              <w:ins w:id="40" w:author="Jenni Oldfield" w:date="2025-11-11T11:54:00Z" w16du:dateUtc="2025-11-11T00:54:00Z">
                <w:r w:rsidRPr="00C32CE5" w:rsidDel="0053798F">
                  <w:t>employing more than four workers on the processing floor</w:t>
                </w:r>
              </w:ins>
            </w:moveFrom>
          </w:p>
        </w:tc>
      </w:tr>
      <w:moveFromRangeEnd w:id="4"/>
    </w:tbl>
    <w:p w14:paraId="1F4033A9" w14:textId="77777777" w:rsidR="00C04649" w:rsidRDefault="00C04649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74DC9" w14:paraId="09B26D8C" w14:textId="77777777" w:rsidTr="000F31BE">
        <w:tc>
          <w:tcPr>
            <w:tcW w:w="2689" w:type="dxa"/>
          </w:tcPr>
          <w:p w14:paraId="1FBD352F" w14:textId="3C0E79A6" w:rsidR="00674DC9" w:rsidRPr="00042300" w:rsidRDefault="00674DC9" w:rsidP="00674DC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25DA1E2" w:rsidR="00674DC9" w:rsidRPr="00042300" w:rsidRDefault="00674DC9" w:rsidP="00674DC9">
            <w:pPr>
              <w:pStyle w:val="SIBulletList1"/>
            </w:pPr>
            <w:r>
              <w:t>Interpret key elements of workplace instructions</w:t>
            </w:r>
          </w:p>
        </w:tc>
      </w:tr>
      <w:tr w:rsidR="00674DC9" w14:paraId="44C5474C" w14:textId="77777777" w:rsidTr="000F31BE">
        <w:tc>
          <w:tcPr>
            <w:tcW w:w="2689" w:type="dxa"/>
          </w:tcPr>
          <w:p w14:paraId="577F0A9B" w14:textId="2D182701" w:rsidR="00674DC9" w:rsidRPr="00042300" w:rsidRDefault="00674DC9" w:rsidP="00674DC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C19B438" w14:textId="64805294" w:rsidR="00674DC9" w:rsidRDefault="00674DC9" w:rsidP="00674DC9">
            <w:pPr>
              <w:pStyle w:val="SIBulletList1"/>
            </w:pPr>
            <w:r>
              <w:t xml:space="preserve">Report issues with equipment or product to supervisor clearly and </w:t>
            </w:r>
            <w:r w:rsidR="00C86EFE">
              <w:t>promptly</w:t>
            </w:r>
          </w:p>
          <w:p w14:paraId="3FC6B2C7" w14:textId="2A65EA19" w:rsidR="00C86EFE" w:rsidRPr="00042300" w:rsidRDefault="00C86EFE" w:rsidP="00674DC9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>
      <w:pPr>
        <w:rPr>
          <w:ins w:id="41" w:author="Lucinda O'Brien" w:date="2025-11-13T10:03:00Z" w16du:dateUtc="2025-11-12T23:03:00Z"/>
        </w:rPr>
      </w:pPr>
    </w:p>
    <w:tbl>
      <w:tblPr>
        <w:tblStyle w:val="TableGrid"/>
        <w:tblpPr w:leftFromText="180" w:rightFromText="180" w:vertAnchor="text" w:horzAnchor="margin" w:tblpY="35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53798F" w:rsidRPr="00C32CE5" w14:paraId="56DA9D7A" w14:textId="77777777" w:rsidTr="0053798F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9033F" w14:textId="77777777" w:rsidR="0053798F" w:rsidRPr="00C32CE5" w:rsidRDefault="0053798F" w:rsidP="0053798F">
            <w:pPr>
              <w:spacing w:after="160" w:line="259" w:lineRule="auto"/>
              <w:rPr>
                <w:moveTo w:id="42" w:author="Lucinda O'Brien" w:date="2025-11-13T10:03:00Z" w16du:dateUtc="2025-11-12T23:03:00Z"/>
                <w:b/>
              </w:rPr>
            </w:pPr>
            <w:moveToRangeStart w:id="43" w:author="Lucinda O'Brien" w:date="2025-11-13T10:03:00Z" w:name="move213920649"/>
            <w:moveTo w:id="44" w:author="Lucinda O'Brien" w:date="2025-11-13T10:03:00Z" w16du:dateUtc="2025-11-12T23:03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584E4AB9" w14:textId="77777777" w:rsidR="0053798F" w:rsidRPr="002D6693" w:rsidRDefault="0053798F" w:rsidP="0053798F">
            <w:pPr>
              <w:pStyle w:val="SIText-Italics"/>
              <w:rPr>
                <w:moveTo w:id="45" w:author="Lucinda O'Brien" w:date="2025-11-13T10:03:00Z" w16du:dateUtc="2025-11-12T23:03:00Z"/>
              </w:rPr>
            </w:pPr>
            <w:moveTo w:id="46" w:author="Lucinda O'Brien" w:date="2025-11-13T10:03:00Z" w16du:dateUtc="2025-11-12T23:03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4E9575F2" w14:textId="77777777" w:rsidR="0053798F" w:rsidRPr="00C32CE5" w:rsidRDefault="0053798F" w:rsidP="0053798F">
            <w:pPr>
              <w:pStyle w:val="SIText-Italics"/>
              <w:rPr>
                <w:moveTo w:id="47" w:author="Lucinda O'Brien" w:date="2025-11-13T10:03:00Z" w16du:dateUtc="2025-11-12T23:03:00Z"/>
              </w:rPr>
            </w:pPr>
            <w:moveTo w:id="48" w:author="Lucinda O'Brien" w:date="2025-11-13T10:03:00Z" w16du:dateUtc="2025-11-12T23:03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53798F" w:rsidRPr="00C32CE5" w14:paraId="5EA143FD" w14:textId="77777777" w:rsidTr="0053798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845FC" w14:textId="77777777" w:rsidR="0053798F" w:rsidRPr="00C32CE5" w:rsidRDefault="0053798F" w:rsidP="0053798F">
            <w:pPr>
              <w:pStyle w:val="SIText"/>
              <w:rPr>
                <w:moveTo w:id="49" w:author="Lucinda O'Brien" w:date="2025-11-13T10:03:00Z" w16du:dateUtc="2025-11-12T23:03:00Z"/>
              </w:rPr>
            </w:pPr>
            <w:moveTo w:id="50" w:author="Lucinda O'Brien" w:date="2025-11-13T10:03:00Z" w16du:dateUtc="2025-11-12T23:03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1A744" w14:textId="77777777" w:rsidR="0053798F" w:rsidRPr="00C32CE5" w:rsidRDefault="0053798F" w:rsidP="0053798F">
            <w:pPr>
              <w:pStyle w:val="SIBulletList1"/>
              <w:rPr>
                <w:moveTo w:id="51" w:author="Lucinda O'Brien" w:date="2025-11-13T10:03:00Z" w16du:dateUtc="2025-11-12T23:03:00Z"/>
              </w:rPr>
            </w:pPr>
            <w:moveTo w:id="52" w:author="Lucinda O'Brien" w:date="2025-11-13T10:03:00Z" w16du:dateUtc="2025-11-12T23:03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017AC9ED" w14:textId="77777777" w:rsidR="0053798F" w:rsidRPr="00C32CE5" w:rsidRDefault="0053798F" w:rsidP="0053798F">
            <w:pPr>
              <w:pStyle w:val="SIBulletList1"/>
              <w:rPr>
                <w:moveTo w:id="53" w:author="Lucinda O'Brien" w:date="2025-11-13T10:03:00Z" w16du:dateUtc="2025-11-12T23:03:00Z"/>
                <w:i/>
              </w:rPr>
            </w:pPr>
            <w:moveTo w:id="54" w:author="Lucinda O'Brien" w:date="2025-11-13T10:03:00Z" w16du:dateUtc="2025-11-12T23:03:00Z">
              <w:r w:rsidRPr="00C32CE5">
                <w:t xml:space="preserve">employing fewer than four workers on the processing floor </w:t>
              </w:r>
            </w:moveTo>
          </w:p>
        </w:tc>
      </w:tr>
      <w:tr w:rsidR="0053798F" w:rsidRPr="00C32CE5" w14:paraId="5D815A61" w14:textId="77777777" w:rsidTr="0053798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3845" w14:textId="77777777" w:rsidR="0053798F" w:rsidRPr="00C32CE5" w:rsidRDefault="0053798F" w:rsidP="0053798F">
            <w:pPr>
              <w:pStyle w:val="SIText"/>
              <w:rPr>
                <w:moveTo w:id="55" w:author="Lucinda O'Brien" w:date="2025-11-13T10:03:00Z" w16du:dateUtc="2025-11-12T23:03:00Z"/>
              </w:rPr>
            </w:pPr>
            <w:moveTo w:id="56" w:author="Lucinda O'Brien" w:date="2025-11-13T10:03:00Z" w16du:dateUtc="2025-11-12T23:03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DA1EE" w14:textId="77777777" w:rsidR="0053798F" w:rsidRPr="00C32CE5" w:rsidRDefault="0053798F" w:rsidP="0053798F">
            <w:pPr>
              <w:pStyle w:val="SIBulletList1"/>
              <w:rPr>
                <w:moveTo w:id="57" w:author="Lucinda O'Brien" w:date="2025-11-13T10:03:00Z" w16du:dateUtc="2025-11-12T23:03:00Z"/>
              </w:rPr>
            </w:pPr>
            <w:moveTo w:id="58" w:author="Lucinda O'Brien" w:date="2025-11-13T10:03:00Z" w16du:dateUtc="2025-11-12T23:03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400A12D5" w14:textId="77777777" w:rsidR="0053798F" w:rsidRPr="00C32CE5" w:rsidRDefault="0053798F" w:rsidP="0053798F">
            <w:pPr>
              <w:pStyle w:val="SIBulletList1"/>
              <w:rPr>
                <w:moveTo w:id="59" w:author="Lucinda O'Brien" w:date="2025-11-13T10:03:00Z" w16du:dateUtc="2025-11-12T23:03:00Z"/>
              </w:rPr>
            </w:pPr>
            <w:moveTo w:id="60" w:author="Lucinda O'Brien" w:date="2025-11-13T10:03:00Z" w16du:dateUtc="2025-11-12T23:03:00Z">
              <w:r w:rsidRPr="00C32CE5">
                <w:t>employing more than four workers on the processing floor</w:t>
              </w:r>
            </w:moveTo>
          </w:p>
        </w:tc>
      </w:tr>
      <w:moveToRangeEnd w:id="43"/>
    </w:tbl>
    <w:p w14:paraId="461193F9" w14:textId="77777777" w:rsidR="0053798F" w:rsidRDefault="0053798F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20E0CC5" w:rsidR="002B6FFD" w:rsidRPr="009C15DE" w:rsidRDefault="002B67B6" w:rsidP="009C15DE">
            <w:pPr>
              <w:pStyle w:val="SIText"/>
            </w:pPr>
            <w:r w:rsidRPr="009C15DE">
              <w:t>AMPCRP2</w:t>
            </w:r>
            <w:r w:rsidR="00B94CF4">
              <w:t>26</w:t>
            </w:r>
            <w:r w:rsidRPr="009C15DE">
              <w:t xml:space="preserve"> </w:t>
            </w:r>
            <w:r w:rsidR="0081667A" w:rsidRPr="009C15DE">
              <w:t>Wash head</w:t>
            </w:r>
          </w:p>
        </w:tc>
        <w:tc>
          <w:tcPr>
            <w:tcW w:w="2254" w:type="dxa"/>
          </w:tcPr>
          <w:p w14:paraId="30E795CC" w14:textId="33766B18" w:rsidR="002B6FFD" w:rsidRPr="009C15DE" w:rsidRDefault="002E0EC4" w:rsidP="009C15DE">
            <w:pPr>
              <w:pStyle w:val="SIText"/>
            </w:pPr>
            <w:r w:rsidRPr="009C15DE">
              <w:t xml:space="preserve">AMPA2082 </w:t>
            </w:r>
            <w:r w:rsidR="0081667A" w:rsidRPr="009C15DE">
              <w:t>Wash head</w:t>
            </w:r>
          </w:p>
        </w:tc>
        <w:tc>
          <w:tcPr>
            <w:tcW w:w="2254" w:type="dxa"/>
          </w:tcPr>
          <w:p w14:paraId="74D3662D" w14:textId="60F750A8" w:rsidR="00674DC9" w:rsidRPr="009C15DE" w:rsidRDefault="00674DC9" w:rsidP="009C15DE">
            <w:pPr>
              <w:pStyle w:val="SIText"/>
            </w:pPr>
            <w:r w:rsidRPr="009C15D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3DECC99" w14:textId="10B0DF70" w:rsidR="004825CD" w:rsidRPr="009C15DE" w:rsidRDefault="004825CD" w:rsidP="009C15DE">
            <w:pPr>
              <w:pStyle w:val="SIText"/>
            </w:pPr>
            <w:r w:rsidRPr="009C15DE">
              <w:t>Unit sector added</w:t>
            </w:r>
          </w:p>
          <w:p w14:paraId="0770844E" w14:textId="6ECA2207" w:rsidR="00115C27" w:rsidRPr="009C15DE" w:rsidRDefault="00115C27" w:rsidP="009C15DE">
            <w:pPr>
              <w:pStyle w:val="SIText"/>
            </w:pPr>
            <w:r w:rsidRPr="009C15DE">
              <w:t>Unit application updated</w:t>
            </w:r>
          </w:p>
          <w:p w14:paraId="6D03BB77" w14:textId="77777777" w:rsidR="00674DC9" w:rsidRPr="009C15DE" w:rsidRDefault="00674DC9" w:rsidP="009C15D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C15D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33BAC75" w14:textId="77777777" w:rsidR="00674DC9" w:rsidRDefault="00674DC9" w:rsidP="009C15DE">
            <w:pPr>
              <w:pStyle w:val="SIText"/>
              <w:rPr>
                <w:ins w:id="61" w:author="Jenni Oldfield" w:date="2025-11-11T11:54:00Z" w16du:dateUtc="2025-11-11T00:54:00Z"/>
                <w:rStyle w:val="SITempText-Green"/>
                <w:color w:val="000000" w:themeColor="text1"/>
                <w:sz w:val="20"/>
              </w:rPr>
            </w:pPr>
            <w:r w:rsidRPr="009C15D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6E4812C" w14:textId="3F6B9832" w:rsidR="00C04649" w:rsidRPr="009C15DE" w:rsidRDefault="00C04649" w:rsidP="009C15D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ins w:id="62" w:author="Jenni Oldfield" w:date="2025-11-11T11:54:00Z" w16du:dateUtc="2025-11-11T00:54:00Z">
              <w:r>
                <w:rPr>
                  <w:rStyle w:val="SITempText-Green"/>
                  <w:color w:val="000000" w:themeColor="text1"/>
                  <w:sz w:val="20"/>
                </w:rPr>
                <w:t>Range of Condition</w:t>
              </w:r>
            </w:ins>
            <w:ins w:id="63" w:author="Jenni Oldfield" w:date="2025-11-11T11:55:00Z" w16du:dateUtc="2025-11-11T00:55:00Z">
              <w:r w:rsidR="005A5935">
                <w:rPr>
                  <w:rStyle w:val="SITempText-Green"/>
                  <w:color w:val="000000" w:themeColor="text1"/>
                  <w:sz w:val="20"/>
                </w:rPr>
                <w:t>s</w:t>
              </w:r>
            </w:ins>
            <w:ins w:id="64" w:author="Jenni Oldfield" w:date="2025-11-11T11:54:00Z" w16du:dateUtc="2025-11-11T00:54:00Z">
              <w:r>
                <w:rPr>
                  <w:rStyle w:val="SITempText-Green"/>
                  <w:color w:val="000000" w:themeColor="text1"/>
                  <w:sz w:val="20"/>
                </w:rPr>
                <w:t xml:space="preserve"> added</w:t>
              </w:r>
            </w:ins>
          </w:p>
          <w:p w14:paraId="4712ACC2" w14:textId="392E9A20" w:rsidR="002B6FFD" w:rsidRPr="009C15DE" w:rsidRDefault="0001677E" w:rsidP="009C15D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C15DE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F49D9">
              <w:rPr>
                <w:rStyle w:val="SITempText-Green"/>
                <w:color w:val="000000" w:themeColor="text1"/>
                <w:sz w:val="20"/>
              </w:rPr>
              <w:t>-</w:t>
            </w:r>
            <w:r w:rsidRPr="009C15DE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6035D3E" w:rsidR="009C15DE" w:rsidRPr="009C15DE" w:rsidRDefault="009C15DE" w:rsidP="009C15D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C15DE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00CBDF4" w:rsidR="002941AB" w:rsidRDefault="008F49D9" w:rsidP="00BB6E0C">
            <w:pPr>
              <w:pStyle w:val="SIText"/>
            </w:pPr>
            <w:r w:rsidRPr="008F49D9">
              <w:lastRenderedPageBreak/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640D064C" w14:textId="77777777" w:rsidR="0053798F" w:rsidRDefault="0053798F">
      <w:pPr>
        <w:rPr>
          <w:ins w:id="65" w:author="Lucinda O'Brien" w:date="2025-11-13T10:03:00Z" w16du:dateUtc="2025-11-12T23:03:00Z"/>
        </w:rPr>
      </w:pPr>
      <w:ins w:id="66" w:author="Lucinda O'Brien" w:date="2025-11-13T10:03:00Z" w16du:dateUtc="2025-11-12T23:03:00Z">
        <w:r>
          <w:br w:type="page"/>
        </w:r>
      </w:ins>
    </w:p>
    <w:p w14:paraId="29D4C25F" w14:textId="5A9D6A8A" w:rsidR="00EF38D5" w:rsidRDefault="00EF38D5">
      <w:del w:id="67" w:author="Jenni Oldfield" w:date="2025-11-11T11:55:00Z" w16du:dateUtc="2025-11-11T00:55:00Z">
        <w:r w:rsidDel="005A5935">
          <w:lastRenderedPageBreak/>
          <w:br w:type="page"/>
        </w:r>
      </w:del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13E0120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B67B6"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B67B6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B94CF4">
              <w:rPr>
                <w:rFonts w:eastAsia="Times New Roman" w:cstheme="minorHAnsi"/>
                <w:color w:val="213430"/>
                <w:lang w:eastAsia="en-AU"/>
              </w:rPr>
              <w:t>26</w:t>
            </w:r>
            <w:r w:rsidR="002B67B6">
              <w:t xml:space="preserve"> </w:t>
            </w:r>
            <w:r w:rsidR="0081667A" w:rsidRPr="0081667A">
              <w:t>Wash head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A267686" w14:textId="77777777" w:rsidR="00674DC9" w:rsidRDefault="00145CA6" w:rsidP="00674DC9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3E60655B" w14:textId="6A16232C" w:rsidR="002B73EF" w:rsidRDefault="00674DC9" w:rsidP="002B73EF">
            <w:pPr>
              <w:pStyle w:val="SIText"/>
            </w:pPr>
            <w:r w:rsidRPr="009B2D0A">
              <w:t>There must be evidence that the individual has</w:t>
            </w:r>
            <w:r w:rsidR="00BC57AF" w:rsidRPr="00BC57AF">
              <w:t xml:space="preserve"> wash</w:t>
            </w:r>
            <w:r>
              <w:t xml:space="preserve">ed </w:t>
            </w:r>
            <w:r w:rsidR="00BC57AF" w:rsidRPr="00BC57AF">
              <w:t>head</w:t>
            </w:r>
            <w:r>
              <w:t>s</w:t>
            </w:r>
            <w:r w:rsidR="00C86EFE">
              <w:t>,</w:t>
            </w:r>
            <w:r w:rsidR="00BC57AF" w:rsidRPr="00BC57AF">
              <w:t xml:space="preserve"> </w:t>
            </w:r>
            <w:r w:rsidR="005366D5">
              <w:t>b</w:t>
            </w:r>
            <w:r w:rsidR="00BC57AF" w:rsidRPr="00BC57AF">
              <w:t xml:space="preserve">y flushing and hosing after </w:t>
            </w:r>
            <w:r>
              <w:t xml:space="preserve">head has been </w:t>
            </w:r>
            <w:r w:rsidR="00BC57AF" w:rsidRPr="00BC57AF">
              <w:t>remov</w:t>
            </w:r>
            <w:r>
              <w:t>ed</w:t>
            </w:r>
            <w:r w:rsidR="00BC57AF" w:rsidRPr="00BC57AF">
              <w:t xml:space="preserve"> from the carcase</w:t>
            </w:r>
            <w:r w:rsidR="002B73EF">
              <w:t>, in a micro or larger meat processing premises.</w:t>
            </w:r>
          </w:p>
          <w:p w14:paraId="131D262F" w14:textId="4FA157AF" w:rsidR="002B73EF" w:rsidRPr="003D723E" w:rsidDel="00395C5E" w:rsidRDefault="002B73EF" w:rsidP="002B73EF">
            <w:pPr>
              <w:pStyle w:val="SIText"/>
              <w:rPr>
                <w:del w:id="68" w:author="Jenni Oldfield" w:date="2025-11-11T11:55:00Z" w16du:dateUtc="2025-11-11T00:55:00Z"/>
                <w:b/>
                <w:bCs/>
              </w:rPr>
            </w:pPr>
            <w:del w:id="69" w:author="Jenni Oldfield" w:date="2025-11-11T11:55:00Z" w16du:dateUtc="2025-11-11T00:55:00Z">
              <w:r w:rsidDel="00395C5E">
                <w:rPr>
                  <w:b/>
                  <w:bCs/>
                </w:rPr>
                <w:delText>In m</w:delText>
              </w:r>
              <w:r w:rsidRPr="003D723E" w:rsidDel="00395C5E">
                <w:rPr>
                  <w:b/>
                  <w:bCs/>
                </w:rPr>
                <w:delText xml:space="preserve">icro </w:delText>
              </w:r>
              <w:r w:rsidDel="00395C5E">
                <w:rPr>
                  <w:b/>
                  <w:bCs/>
                </w:rPr>
                <w:delText>meat processing premises</w:delText>
              </w:r>
            </w:del>
          </w:p>
          <w:p w14:paraId="604E8F8C" w14:textId="08D514E0" w:rsidR="002B73EF" w:rsidRPr="003D723E" w:rsidDel="00395C5E" w:rsidRDefault="002B73EF" w:rsidP="002B73EF">
            <w:pPr>
              <w:pStyle w:val="SIText"/>
              <w:rPr>
                <w:del w:id="70" w:author="Jenni Oldfield" w:date="2025-11-11T11:55:00Z" w16du:dateUtc="2025-11-11T00:55:00Z"/>
              </w:rPr>
            </w:pPr>
            <w:del w:id="71" w:author="Jenni Oldfield" w:date="2025-11-11T11:55:00Z" w16du:dateUtc="2025-11-11T00:55:00Z">
              <w:r w:rsidDel="00395C5E">
                <w:delText>The</w:delText>
              </w:r>
              <w:r w:rsidRPr="003D723E" w:rsidDel="00395C5E">
                <w:delText xml:space="preserve"> assessor </w:delText>
              </w:r>
              <w:r w:rsidDel="00395C5E">
                <w:delText>must</w:delText>
              </w:r>
              <w:r w:rsidRPr="003D723E" w:rsidDel="00395C5E">
                <w:delText xml:space="preserve"> observe the </w:delText>
              </w:r>
              <w:r w:rsidDel="00395C5E">
                <w:delText>individual</w:delText>
              </w:r>
              <w:r w:rsidRPr="003D723E" w:rsidDel="00395C5E">
                <w:delText xml:space="preserve"> working on a minimum of </w:delText>
              </w:r>
              <w:r w:rsidR="004B5411" w:rsidDel="00395C5E">
                <w:delText>two</w:delText>
              </w:r>
              <w:r w:rsidRPr="003D723E" w:rsidDel="00395C5E">
                <w:delText xml:space="preserve"> carcases</w:delText>
              </w:r>
              <w:r w:rsidDel="00395C5E">
                <w:delText xml:space="preserve">. </w:delText>
              </w:r>
            </w:del>
          </w:p>
          <w:p w14:paraId="40E5C9B9" w14:textId="066C17DD" w:rsidR="002B73EF" w:rsidRPr="003D723E" w:rsidDel="00395C5E" w:rsidRDefault="002B73EF" w:rsidP="002B73EF">
            <w:pPr>
              <w:pStyle w:val="SIText"/>
              <w:rPr>
                <w:del w:id="72" w:author="Jenni Oldfield" w:date="2025-11-11T11:55:00Z" w16du:dateUtc="2025-11-11T00:55:00Z"/>
              </w:rPr>
            </w:pPr>
            <w:del w:id="73" w:author="Jenni Oldfield" w:date="2025-11-11T11:55:00Z" w16du:dateUtc="2025-11-11T00:55:00Z">
              <w:r w:rsidDel="00395C5E">
                <w:delText>There must also be</w:delText>
              </w:r>
              <w:r w:rsidRPr="003D723E" w:rsidDel="00395C5E">
                <w:delText xml:space="preserve"> evidence that the </w:delText>
              </w:r>
              <w:r w:rsidDel="00395C5E">
                <w:delText>individual</w:delText>
              </w:r>
              <w:r w:rsidRPr="003D723E" w:rsidDel="00395C5E">
                <w:delText xml:space="preserve"> has completed </w:delText>
              </w:r>
              <w:r w:rsidR="004B5411" w:rsidDel="00395C5E">
                <w:delText>two</w:delText>
              </w:r>
              <w:r w:rsidRPr="003D723E" w:rsidDel="00395C5E">
                <w:delText xml:space="preserve"> shifts </w:delText>
              </w:r>
              <w:r w:rsidDel="00395C5E">
                <w:delText>on the job,</w:delText>
              </w:r>
              <w:r w:rsidRPr="003D723E" w:rsidDel="00395C5E">
                <w:delText xml:space="preserve"> fulfilling workplace requirements (these shifts may include normal rotations into and out of the relevant </w:delText>
              </w:r>
              <w:r w:rsidDel="00395C5E">
                <w:delText>work task</w:delText>
              </w:r>
              <w:r w:rsidRPr="003D723E" w:rsidDel="00395C5E">
                <w:delText>).</w:delText>
              </w:r>
            </w:del>
          </w:p>
          <w:p w14:paraId="4A788C35" w14:textId="4489D27D" w:rsidR="002B73EF" w:rsidRPr="003D723E" w:rsidDel="00395C5E" w:rsidRDefault="002B73EF" w:rsidP="002B73EF">
            <w:pPr>
              <w:pStyle w:val="SIText"/>
              <w:rPr>
                <w:del w:id="74" w:author="Jenni Oldfield" w:date="2025-11-11T11:55:00Z" w16du:dateUtc="2025-11-11T00:55:00Z"/>
                <w:b/>
                <w:bCs/>
              </w:rPr>
            </w:pPr>
            <w:del w:id="75" w:author="Jenni Oldfield" w:date="2025-11-11T11:55:00Z" w16du:dateUtc="2025-11-11T00:55:00Z">
              <w:r w:rsidDel="00395C5E">
                <w:rPr>
                  <w:b/>
                  <w:bCs/>
                </w:rPr>
                <w:delText>In l</w:delText>
              </w:r>
              <w:r w:rsidRPr="003D723E" w:rsidDel="00395C5E">
                <w:rPr>
                  <w:b/>
                  <w:bCs/>
                </w:rPr>
                <w:delText xml:space="preserve">arger </w:delText>
              </w:r>
              <w:r w:rsidDel="00395C5E">
                <w:rPr>
                  <w:b/>
                  <w:bCs/>
                </w:rPr>
                <w:delText>meat processing premises</w:delText>
              </w:r>
            </w:del>
          </w:p>
          <w:p w14:paraId="0DA7AA78" w14:textId="2335EDA6" w:rsidR="002B73EF" w:rsidRPr="003D723E" w:rsidDel="00395C5E" w:rsidRDefault="002B73EF" w:rsidP="002B73EF">
            <w:pPr>
              <w:pStyle w:val="SIText"/>
              <w:rPr>
                <w:del w:id="76" w:author="Jenni Oldfield" w:date="2025-11-11T11:55:00Z" w16du:dateUtc="2025-11-11T00:55:00Z"/>
              </w:rPr>
            </w:pPr>
            <w:del w:id="77" w:author="Jenni Oldfield" w:date="2025-11-11T11:55:00Z" w16du:dateUtc="2025-11-11T00:55:00Z">
              <w:r w:rsidDel="00395C5E">
                <w:delText>The</w:delText>
              </w:r>
              <w:r w:rsidRPr="003D723E" w:rsidDel="00395C5E">
                <w:delText xml:space="preserve"> assessor </w:delText>
              </w:r>
              <w:r w:rsidDel="00395C5E">
                <w:delText>must</w:delText>
              </w:r>
              <w:r w:rsidRPr="003D723E" w:rsidDel="00395C5E">
                <w:delText xml:space="preserve"> observe the </w:delText>
              </w:r>
              <w:r w:rsidDel="00395C5E">
                <w:delText>individual</w:delText>
              </w:r>
              <w:r w:rsidRPr="003D723E" w:rsidDel="00395C5E">
                <w:delText xml:space="preserve"> working on a minimum of </w:delText>
              </w:r>
              <w:r w:rsidR="004B5411" w:rsidDel="00395C5E">
                <w:delText>eight</w:delText>
              </w:r>
              <w:r w:rsidRPr="003D723E" w:rsidDel="00395C5E">
                <w:delText xml:space="preserve"> carcases</w:delText>
              </w:r>
              <w:r w:rsidDel="00395C5E">
                <w:delText xml:space="preserve"> </w:delText>
              </w:r>
              <w:r w:rsidRPr="003D723E" w:rsidDel="00395C5E">
                <w:delText xml:space="preserve">or </w:delText>
              </w:r>
              <w:r w:rsidDel="00395C5E">
                <w:delText xml:space="preserve">for </w:delText>
              </w:r>
              <w:r w:rsidRPr="003D723E" w:rsidDel="00395C5E">
                <w:delText>15</w:delText>
              </w:r>
              <w:r w:rsidDel="00395C5E">
                <w:delText xml:space="preserve"> </w:delText>
              </w:r>
              <w:r w:rsidRPr="003D723E" w:rsidDel="00395C5E">
                <w:delText>min</w:delText>
              </w:r>
              <w:r w:rsidDel="00395C5E">
                <w:delText>utes,</w:delText>
              </w:r>
              <w:r w:rsidRPr="003D723E" w:rsidDel="00395C5E">
                <w:delText xml:space="preserve"> whichever comes first.</w:delText>
              </w:r>
            </w:del>
          </w:p>
          <w:p w14:paraId="5A1C13CC" w14:textId="4CB903E5" w:rsidR="002B73EF" w:rsidRDefault="002B73EF" w:rsidP="002B73EF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B541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28AC47E" w14:textId="77777777" w:rsidR="00D67FD8" w:rsidRPr="003F449E" w:rsidRDefault="00D67FD8" w:rsidP="00D67FD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E405245" w:rsidR="00D67FD8" w:rsidRDefault="00D67FD8" w:rsidP="0001677E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5366D5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2D3477A" w14:textId="6955D779" w:rsidR="00D67FD8" w:rsidRDefault="00D67FD8" w:rsidP="00674DC9">
            <w:pPr>
              <w:pStyle w:val="SIBulletList1"/>
            </w:pPr>
            <w:r>
              <w:t>workplace requirements for washing heads</w:t>
            </w:r>
          </w:p>
          <w:p w14:paraId="7E2506E8" w14:textId="33E49274" w:rsidR="00674DC9" w:rsidRDefault="00674DC9" w:rsidP="00674DC9">
            <w:pPr>
              <w:pStyle w:val="SIBulletList1"/>
            </w:pPr>
            <w:r>
              <w:t>purpose of washing the head</w:t>
            </w:r>
          </w:p>
          <w:p w14:paraId="0EE5374B" w14:textId="785B3236" w:rsidR="005366D5" w:rsidRDefault="005366D5" w:rsidP="00674DC9">
            <w:pPr>
              <w:pStyle w:val="SIBulletList1"/>
            </w:pPr>
            <w:r>
              <w:t>location of nasal and buccal cavities in head</w:t>
            </w:r>
          </w:p>
          <w:p w14:paraId="6D86F70E" w14:textId="1337A895" w:rsidR="00674DC9" w:rsidRDefault="00674DC9" w:rsidP="00674DC9">
            <w:pPr>
              <w:pStyle w:val="SIBulletList1"/>
            </w:pPr>
            <w:r>
              <w:t>potential for contamination during washing</w:t>
            </w:r>
          </w:p>
          <w:p w14:paraId="42BA7CDF" w14:textId="6E50509C" w:rsidR="00674DC9" w:rsidRDefault="00674DC9" w:rsidP="00674DC9">
            <w:pPr>
              <w:pStyle w:val="SIBulletList1"/>
            </w:pPr>
            <w:r>
              <w:t xml:space="preserve">why water usage should be kept to a minimum </w:t>
            </w:r>
            <w:r w:rsidR="005366D5">
              <w:t xml:space="preserve">while </w:t>
            </w:r>
            <w:r>
              <w:t xml:space="preserve">washing </w:t>
            </w:r>
          </w:p>
          <w:p w14:paraId="4687C55D" w14:textId="3D51CC8F" w:rsidR="00674DC9" w:rsidRDefault="00674DC9" w:rsidP="00674DC9">
            <w:pPr>
              <w:pStyle w:val="SIBulletList1"/>
            </w:pPr>
            <w:r>
              <w:t xml:space="preserve">hygiene and </w:t>
            </w:r>
            <w:r w:rsidR="007B1F2F">
              <w:t>sanitation</w:t>
            </w:r>
            <w:r>
              <w:t xml:space="preserve"> requirements related to washing head</w:t>
            </w:r>
            <w:r w:rsidR="00D67FD8">
              <w:t>s</w:t>
            </w:r>
          </w:p>
          <w:p w14:paraId="2CCDFD46" w14:textId="0364B042" w:rsidR="00674DC9" w:rsidRDefault="00674DC9" w:rsidP="00D67FD8">
            <w:pPr>
              <w:pStyle w:val="SIBulletList1"/>
            </w:pPr>
            <w:r>
              <w:t>hazards associated with washing heads</w:t>
            </w:r>
            <w:r w:rsidR="008F49D9">
              <w:t>,</w:t>
            </w:r>
            <w:r>
              <w:t xml:space="preserve"> and how the associated risks are controlled</w:t>
            </w:r>
            <w:r w:rsidR="00D67FD8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CA38F09" w14:textId="77777777" w:rsidR="00674DC9" w:rsidRDefault="00674DC9" w:rsidP="00674DC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9B33E62" w14:textId="77777777" w:rsidR="00674DC9" w:rsidRPr="00095527" w:rsidRDefault="00674DC9" w:rsidP="00674DC9">
            <w:pPr>
              <w:pStyle w:val="SIBulletList1"/>
            </w:pPr>
            <w:r w:rsidRPr="00095527">
              <w:t>physical conditions:</w:t>
            </w:r>
          </w:p>
          <w:p w14:paraId="4C6D2804" w14:textId="14C62AF3" w:rsidR="00674DC9" w:rsidRPr="009C15DE" w:rsidRDefault="00674DC9" w:rsidP="00674DC9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9C15DE">
              <w:rPr>
                <w:i/>
                <w:iCs/>
              </w:rPr>
              <w:t xml:space="preserve">skills must be demonstrated in a </w:t>
            </w:r>
            <w:r w:rsidR="00B10EF4">
              <w:rPr>
                <w:i/>
                <w:iCs/>
              </w:rPr>
              <w:t>meat processing</w:t>
            </w:r>
            <w:r w:rsidR="00D67FD8" w:rsidRPr="009C15DE">
              <w:rPr>
                <w:i/>
                <w:iCs/>
              </w:rPr>
              <w:t xml:space="preserve"> premises</w:t>
            </w:r>
            <w:r w:rsidR="002B67B6" w:rsidRPr="009C15DE">
              <w:rPr>
                <w:i/>
                <w:iCs/>
              </w:rPr>
              <w:t xml:space="preserve"> at workplace production speed</w:t>
            </w:r>
          </w:p>
          <w:p w14:paraId="6062C5BB" w14:textId="77777777" w:rsidR="00674DC9" w:rsidRPr="00095527" w:rsidRDefault="00674DC9" w:rsidP="00674DC9">
            <w:pPr>
              <w:pStyle w:val="SIBulletList1"/>
            </w:pPr>
            <w:r w:rsidRPr="00095527">
              <w:t>resources, equipment and materials:</w:t>
            </w:r>
          </w:p>
          <w:p w14:paraId="48489350" w14:textId="6E6FACDA" w:rsidR="00674DC9" w:rsidRPr="009C15DE" w:rsidRDefault="00674DC9" w:rsidP="00674DC9">
            <w:pPr>
              <w:pStyle w:val="SIBulletList2"/>
              <w:rPr>
                <w:i/>
                <w:iCs/>
              </w:rPr>
            </w:pPr>
            <w:r w:rsidRPr="009C15DE">
              <w:rPr>
                <w:i/>
                <w:iCs/>
              </w:rPr>
              <w:t>personal protective equipment</w:t>
            </w:r>
          </w:p>
          <w:p w14:paraId="234851FC" w14:textId="1794AC11" w:rsidR="00674DC9" w:rsidRPr="009C15DE" w:rsidRDefault="00674DC9" w:rsidP="00674DC9">
            <w:pPr>
              <w:pStyle w:val="SIBulletList2"/>
              <w:rPr>
                <w:i/>
                <w:iCs/>
              </w:rPr>
            </w:pPr>
            <w:r w:rsidRPr="009C15DE">
              <w:rPr>
                <w:i/>
                <w:iCs/>
              </w:rPr>
              <w:t>washing equipment</w:t>
            </w:r>
            <w:r w:rsidR="008F49D9">
              <w:rPr>
                <w:i/>
                <w:iCs/>
              </w:rPr>
              <w:t>,</w:t>
            </w:r>
            <w:r w:rsidR="00D67FD8">
              <w:rPr>
                <w:i/>
                <w:iCs/>
              </w:rPr>
              <w:t xml:space="preserve"> </w:t>
            </w:r>
            <w:r w:rsidR="00D67FD8" w:rsidRPr="00D67FD8">
              <w:rPr>
                <w:i/>
                <w:iCs/>
              </w:rPr>
              <w:t>including wash cabinet and spray washing device</w:t>
            </w:r>
          </w:p>
          <w:p w14:paraId="287DF5EF" w14:textId="1FCBFCBF" w:rsidR="00674DC9" w:rsidRPr="009C15DE" w:rsidRDefault="00674DC9" w:rsidP="00674DC9">
            <w:pPr>
              <w:pStyle w:val="SIBulletList2"/>
              <w:rPr>
                <w:i/>
                <w:iCs/>
              </w:rPr>
            </w:pPr>
            <w:r w:rsidRPr="009C15DE">
              <w:rPr>
                <w:i/>
                <w:iCs/>
              </w:rPr>
              <w:t>heads, removed from carcase, for washing</w:t>
            </w:r>
          </w:p>
          <w:p w14:paraId="03508CF2" w14:textId="77777777" w:rsidR="00674DC9" w:rsidRPr="00095527" w:rsidRDefault="00674DC9" w:rsidP="00674DC9">
            <w:pPr>
              <w:pStyle w:val="SIBulletList1"/>
            </w:pPr>
            <w:r w:rsidRPr="00095527">
              <w:t>specifications:</w:t>
            </w:r>
          </w:p>
          <w:p w14:paraId="22DB2BA6" w14:textId="4D471663" w:rsidR="004825CD" w:rsidRPr="009C15DE" w:rsidRDefault="00674DC9" w:rsidP="00674DC9">
            <w:pPr>
              <w:pStyle w:val="SIBulletList2"/>
              <w:rPr>
                <w:i/>
                <w:iCs/>
              </w:rPr>
            </w:pPr>
            <w:r w:rsidRPr="009C15DE">
              <w:rPr>
                <w:i/>
                <w:iCs/>
              </w:rPr>
              <w:t>task-related documents</w:t>
            </w:r>
          </w:p>
          <w:p w14:paraId="692EEDE0" w14:textId="3B32C316" w:rsidR="004825CD" w:rsidRDefault="002B67B6" w:rsidP="0001677E">
            <w:pPr>
              <w:pStyle w:val="SIBulletList1"/>
            </w:pPr>
            <w:r>
              <w:t>personnel</w:t>
            </w:r>
            <w:r w:rsidR="004825CD">
              <w:t>:</w:t>
            </w:r>
          </w:p>
          <w:p w14:paraId="443BDF74" w14:textId="1FC7D0DC" w:rsidR="00674DC9" w:rsidRDefault="0015328C" w:rsidP="00674DC9">
            <w:pPr>
              <w:pStyle w:val="SIBulletList2"/>
            </w:pPr>
            <w:r>
              <w:rPr>
                <w:i/>
                <w:iCs/>
              </w:rPr>
              <w:t xml:space="preserve">access to </w:t>
            </w:r>
            <w:r w:rsidR="00D67FD8" w:rsidRPr="009C15DE">
              <w:rPr>
                <w:i/>
                <w:iCs/>
              </w:rPr>
              <w:t xml:space="preserve">workplace </w:t>
            </w:r>
            <w:r w:rsidR="004825CD" w:rsidRPr="009C15DE">
              <w:rPr>
                <w:i/>
                <w:iCs/>
              </w:rPr>
              <w:t>supervisor</w:t>
            </w:r>
            <w:r w:rsidR="00D67FD8" w:rsidRPr="009C15DE">
              <w:rPr>
                <w:i/>
                <w:iCs/>
              </w:rPr>
              <w:t xml:space="preserve"> or mentor</w:t>
            </w:r>
            <w:r w:rsidR="00674DC9">
              <w:t>.</w:t>
            </w:r>
          </w:p>
          <w:p w14:paraId="47F8402E" w14:textId="77777777" w:rsidR="00674DC9" w:rsidRDefault="00674DC9" w:rsidP="00674DC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758733D" w14:textId="77777777" w:rsidR="00CD3DE8" w:rsidRDefault="00674DC9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E70F78D" w14:textId="77777777" w:rsidR="00D67FD8" w:rsidRPr="002169F5" w:rsidRDefault="00D67FD8" w:rsidP="00D67FD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6FA6CDA" w:rsidR="00D67FD8" w:rsidRDefault="00D67FD8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62189D1" w:rsidR="00CD3DE8" w:rsidRDefault="008F49D9" w:rsidP="00456AA0">
            <w:pPr>
              <w:pStyle w:val="SIText"/>
            </w:pPr>
            <w:r w:rsidRPr="008F49D9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20237" w14:textId="77777777" w:rsidR="00983DA0" w:rsidRDefault="00983DA0" w:rsidP="00A31F58">
      <w:pPr>
        <w:spacing w:after="0" w:line="240" w:lineRule="auto"/>
      </w:pPr>
      <w:r>
        <w:separator/>
      </w:r>
    </w:p>
  </w:endnote>
  <w:endnote w:type="continuationSeparator" w:id="0">
    <w:p w14:paraId="2895AB24" w14:textId="77777777" w:rsidR="00983DA0" w:rsidRDefault="00983DA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FDAE9" w14:textId="77777777" w:rsidR="00983DA0" w:rsidRDefault="00983DA0" w:rsidP="00A31F58">
      <w:pPr>
        <w:spacing w:after="0" w:line="240" w:lineRule="auto"/>
      </w:pPr>
      <w:r>
        <w:separator/>
      </w:r>
    </w:p>
  </w:footnote>
  <w:footnote w:type="continuationSeparator" w:id="0">
    <w:p w14:paraId="50050C47" w14:textId="77777777" w:rsidR="00983DA0" w:rsidRDefault="00983DA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90AB71B" w:rsidR="002036DD" w:rsidRDefault="0053798F">
        <w:pPr>
          <w:pStyle w:val="Header"/>
        </w:pPr>
        <w:r>
          <w:rPr>
            <w:noProof/>
          </w:rPr>
          <w:pict w14:anchorId="57F4FC1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B67B6" w:rsidRPr="00816FA4">
          <w:rPr>
            <w:rFonts w:eastAsia="Times New Roman" w:cstheme="minorHAnsi"/>
            <w:color w:val="213430"/>
            <w:lang w:eastAsia="en-AU"/>
          </w:rPr>
          <w:t>AMP</w:t>
        </w:r>
        <w:r w:rsidR="002B67B6">
          <w:rPr>
            <w:rFonts w:eastAsia="Times New Roman" w:cstheme="minorHAnsi"/>
            <w:color w:val="213430"/>
            <w:lang w:eastAsia="en-AU"/>
          </w:rPr>
          <w:t>CRP2</w:t>
        </w:r>
        <w:r w:rsidR="00B94CF4">
          <w:rPr>
            <w:rFonts w:eastAsia="Times New Roman" w:cstheme="minorHAnsi"/>
            <w:color w:val="213430"/>
            <w:lang w:eastAsia="en-AU"/>
          </w:rPr>
          <w:t>26</w:t>
        </w:r>
        <w:r w:rsidR="002B67B6">
          <w:rPr>
            <w:rFonts w:eastAsia="Times New Roman" w:cstheme="minorHAnsi"/>
            <w:color w:val="213430"/>
            <w:lang w:eastAsia="en-AU"/>
          </w:rPr>
          <w:t xml:space="preserve"> </w:t>
        </w:r>
        <w:r w:rsidR="00C67773" w:rsidRPr="00C67773">
          <w:t>Wash head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677E"/>
    <w:rsid w:val="000174A4"/>
    <w:rsid w:val="0002319B"/>
    <w:rsid w:val="00025A19"/>
    <w:rsid w:val="00034662"/>
    <w:rsid w:val="00034AD5"/>
    <w:rsid w:val="0006755A"/>
    <w:rsid w:val="0009029F"/>
    <w:rsid w:val="000A3C05"/>
    <w:rsid w:val="000C2D63"/>
    <w:rsid w:val="000C695D"/>
    <w:rsid w:val="000D2541"/>
    <w:rsid w:val="000D7106"/>
    <w:rsid w:val="00115C27"/>
    <w:rsid w:val="001229A8"/>
    <w:rsid w:val="00122DD1"/>
    <w:rsid w:val="00126186"/>
    <w:rsid w:val="00130380"/>
    <w:rsid w:val="00145CA6"/>
    <w:rsid w:val="0015328C"/>
    <w:rsid w:val="00154C6E"/>
    <w:rsid w:val="00160514"/>
    <w:rsid w:val="00165A1B"/>
    <w:rsid w:val="00181EB8"/>
    <w:rsid w:val="0018209D"/>
    <w:rsid w:val="0018245B"/>
    <w:rsid w:val="00191B2B"/>
    <w:rsid w:val="001B320C"/>
    <w:rsid w:val="001B64D1"/>
    <w:rsid w:val="001C3477"/>
    <w:rsid w:val="001D04FC"/>
    <w:rsid w:val="001F15A4"/>
    <w:rsid w:val="002036DD"/>
    <w:rsid w:val="00203A81"/>
    <w:rsid w:val="00211545"/>
    <w:rsid w:val="002269B6"/>
    <w:rsid w:val="00241F8D"/>
    <w:rsid w:val="00243D66"/>
    <w:rsid w:val="00245AF9"/>
    <w:rsid w:val="00252B64"/>
    <w:rsid w:val="002536CE"/>
    <w:rsid w:val="00275B06"/>
    <w:rsid w:val="002842D1"/>
    <w:rsid w:val="00284EF0"/>
    <w:rsid w:val="002941AB"/>
    <w:rsid w:val="002A4AF9"/>
    <w:rsid w:val="002B67B6"/>
    <w:rsid w:val="002B6FFD"/>
    <w:rsid w:val="002B73EF"/>
    <w:rsid w:val="002B779C"/>
    <w:rsid w:val="002C51A2"/>
    <w:rsid w:val="002D37B4"/>
    <w:rsid w:val="002D45DD"/>
    <w:rsid w:val="002D785C"/>
    <w:rsid w:val="002E0EC4"/>
    <w:rsid w:val="00303F8C"/>
    <w:rsid w:val="00320155"/>
    <w:rsid w:val="00332B0D"/>
    <w:rsid w:val="00334CD5"/>
    <w:rsid w:val="00354BED"/>
    <w:rsid w:val="003556ED"/>
    <w:rsid w:val="00357C5E"/>
    <w:rsid w:val="00370A20"/>
    <w:rsid w:val="0038601A"/>
    <w:rsid w:val="0038719F"/>
    <w:rsid w:val="003871E1"/>
    <w:rsid w:val="00395C5E"/>
    <w:rsid w:val="0039685E"/>
    <w:rsid w:val="003A3607"/>
    <w:rsid w:val="003A4D91"/>
    <w:rsid w:val="003A599B"/>
    <w:rsid w:val="003C2946"/>
    <w:rsid w:val="003E5D23"/>
    <w:rsid w:val="003E7009"/>
    <w:rsid w:val="003F426B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25CD"/>
    <w:rsid w:val="004926D5"/>
    <w:rsid w:val="004961F9"/>
    <w:rsid w:val="004A05F4"/>
    <w:rsid w:val="004B5411"/>
    <w:rsid w:val="004C6933"/>
    <w:rsid w:val="004C71D8"/>
    <w:rsid w:val="004D6F12"/>
    <w:rsid w:val="004D7A23"/>
    <w:rsid w:val="004F1592"/>
    <w:rsid w:val="004F166C"/>
    <w:rsid w:val="004F5424"/>
    <w:rsid w:val="00517713"/>
    <w:rsid w:val="0053164A"/>
    <w:rsid w:val="005366D2"/>
    <w:rsid w:val="005366D5"/>
    <w:rsid w:val="0053798F"/>
    <w:rsid w:val="00551887"/>
    <w:rsid w:val="00563C24"/>
    <w:rsid w:val="00565971"/>
    <w:rsid w:val="00574B57"/>
    <w:rsid w:val="00584F93"/>
    <w:rsid w:val="00597A8B"/>
    <w:rsid w:val="005A5935"/>
    <w:rsid w:val="005E7C5F"/>
    <w:rsid w:val="00600188"/>
    <w:rsid w:val="006163E3"/>
    <w:rsid w:val="00617041"/>
    <w:rsid w:val="00633957"/>
    <w:rsid w:val="00643F13"/>
    <w:rsid w:val="006474E2"/>
    <w:rsid w:val="00654022"/>
    <w:rsid w:val="00663B83"/>
    <w:rsid w:val="00671239"/>
    <w:rsid w:val="00674DC9"/>
    <w:rsid w:val="006A4CBD"/>
    <w:rsid w:val="006C3C6F"/>
    <w:rsid w:val="006C763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722CE"/>
    <w:rsid w:val="00790F47"/>
    <w:rsid w:val="007976AE"/>
    <w:rsid w:val="007A1B22"/>
    <w:rsid w:val="007A5DD5"/>
    <w:rsid w:val="007B1F2F"/>
    <w:rsid w:val="007B2E52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7F7DCD"/>
    <w:rsid w:val="0081667A"/>
    <w:rsid w:val="00831440"/>
    <w:rsid w:val="00833178"/>
    <w:rsid w:val="00834C3B"/>
    <w:rsid w:val="00861368"/>
    <w:rsid w:val="00874912"/>
    <w:rsid w:val="00881257"/>
    <w:rsid w:val="0088683C"/>
    <w:rsid w:val="008A0DAE"/>
    <w:rsid w:val="008E60BD"/>
    <w:rsid w:val="008F022F"/>
    <w:rsid w:val="008F49D9"/>
    <w:rsid w:val="009040DB"/>
    <w:rsid w:val="00914B8F"/>
    <w:rsid w:val="0091674B"/>
    <w:rsid w:val="00924E46"/>
    <w:rsid w:val="00936924"/>
    <w:rsid w:val="0094240E"/>
    <w:rsid w:val="00951B10"/>
    <w:rsid w:val="0096322E"/>
    <w:rsid w:val="00980521"/>
    <w:rsid w:val="00983DA0"/>
    <w:rsid w:val="00996B07"/>
    <w:rsid w:val="009A36E5"/>
    <w:rsid w:val="009A7037"/>
    <w:rsid w:val="009B2D0A"/>
    <w:rsid w:val="009B3F2C"/>
    <w:rsid w:val="009C0027"/>
    <w:rsid w:val="009C15DE"/>
    <w:rsid w:val="00A173C7"/>
    <w:rsid w:val="00A2515C"/>
    <w:rsid w:val="00A31F58"/>
    <w:rsid w:val="00A42E0F"/>
    <w:rsid w:val="00A6352D"/>
    <w:rsid w:val="00A711F2"/>
    <w:rsid w:val="00A74884"/>
    <w:rsid w:val="00A84830"/>
    <w:rsid w:val="00A92253"/>
    <w:rsid w:val="00A965FD"/>
    <w:rsid w:val="00AC3944"/>
    <w:rsid w:val="00AC5D45"/>
    <w:rsid w:val="00AD3EFF"/>
    <w:rsid w:val="00AD64C4"/>
    <w:rsid w:val="00AE4A97"/>
    <w:rsid w:val="00AF1960"/>
    <w:rsid w:val="00AF6FF0"/>
    <w:rsid w:val="00B00AFB"/>
    <w:rsid w:val="00B10EF4"/>
    <w:rsid w:val="00B110DF"/>
    <w:rsid w:val="00B12287"/>
    <w:rsid w:val="00B35146"/>
    <w:rsid w:val="00B37C0A"/>
    <w:rsid w:val="00B525EC"/>
    <w:rsid w:val="00B5565F"/>
    <w:rsid w:val="00B55FD2"/>
    <w:rsid w:val="00B6084E"/>
    <w:rsid w:val="00B654CA"/>
    <w:rsid w:val="00B6649F"/>
    <w:rsid w:val="00B76695"/>
    <w:rsid w:val="00B87E08"/>
    <w:rsid w:val="00B93720"/>
    <w:rsid w:val="00B94CF4"/>
    <w:rsid w:val="00B9729C"/>
    <w:rsid w:val="00BA7A86"/>
    <w:rsid w:val="00BA7FF6"/>
    <w:rsid w:val="00BB6E0C"/>
    <w:rsid w:val="00BC57AF"/>
    <w:rsid w:val="00BC6C95"/>
    <w:rsid w:val="00BE46B2"/>
    <w:rsid w:val="00BE6877"/>
    <w:rsid w:val="00C04649"/>
    <w:rsid w:val="00C07989"/>
    <w:rsid w:val="00C36684"/>
    <w:rsid w:val="00C43F3C"/>
    <w:rsid w:val="00C465B3"/>
    <w:rsid w:val="00C551C1"/>
    <w:rsid w:val="00C63F9B"/>
    <w:rsid w:val="00C65106"/>
    <w:rsid w:val="00C67773"/>
    <w:rsid w:val="00C7040E"/>
    <w:rsid w:val="00C82486"/>
    <w:rsid w:val="00C86EFE"/>
    <w:rsid w:val="00C960E6"/>
    <w:rsid w:val="00CB334A"/>
    <w:rsid w:val="00CB372C"/>
    <w:rsid w:val="00CB37E5"/>
    <w:rsid w:val="00CC037A"/>
    <w:rsid w:val="00CD2975"/>
    <w:rsid w:val="00CD3DE8"/>
    <w:rsid w:val="00CE6439"/>
    <w:rsid w:val="00CF29BC"/>
    <w:rsid w:val="00D43A13"/>
    <w:rsid w:val="00D5064E"/>
    <w:rsid w:val="00D65E4C"/>
    <w:rsid w:val="00D67FD8"/>
    <w:rsid w:val="00D71C22"/>
    <w:rsid w:val="00D841E3"/>
    <w:rsid w:val="00D91902"/>
    <w:rsid w:val="00D9385D"/>
    <w:rsid w:val="00DA13E4"/>
    <w:rsid w:val="00DA35AA"/>
    <w:rsid w:val="00DB1384"/>
    <w:rsid w:val="00DD5845"/>
    <w:rsid w:val="00DD620C"/>
    <w:rsid w:val="00E12424"/>
    <w:rsid w:val="00E138E9"/>
    <w:rsid w:val="00E37DEC"/>
    <w:rsid w:val="00E4130D"/>
    <w:rsid w:val="00E45010"/>
    <w:rsid w:val="00E47868"/>
    <w:rsid w:val="00E50FA5"/>
    <w:rsid w:val="00E54B60"/>
    <w:rsid w:val="00E5576D"/>
    <w:rsid w:val="00E72578"/>
    <w:rsid w:val="00E76579"/>
    <w:rsid w:val="00EB429F"/>
    <w:rsid w:val="00EB7BD5"/>
    <w:rsid w:val="00EC0CA9"/>
    <w:rsid w:val="00ED1034"/>
    <w:rsid w:val="00EE539E"/>
    <w:rsid w:val="00EF38D5"/>
    <w:rsid w:val="00EF5232"/>
    <w:rsid w:val="00F02431"/>
    <w:rsid w:val="00F1749F"/>
    <w:rsid w:val="00F3211E"/>
    <w:rsid w:val="00F35219"/>
    <w:rsid w:val="00F3546E"/>
    <w:rsid w:val="00F4120A"/>
    <w:rsid w:val="00F4670D"/>
    <w:rsid w:val="00F545C1"/>
    <w:rsid w:val="00F647A0"/>
    <w:rsid w:val="00F65BBB"/>
    <w:rsid w:val="00F71ABC"/>
    <w:rsid w:val="00F80376"/>
    <w:rsid w:val="00F81695"/>
    <w:rsid w:val="00F900CF"/>
    <w:rsid w:val="00FB42CD"/>
    <w:rsid w:val="00FD4E84"/>
    <w:rsid w:val="00FF285B"/>
    <w:rsid w:val="00FF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E0EC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D67FD8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67F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67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167002-5784-44B7-96E4-3BC717732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C945E0-81D0-4C0A-967F-B34130F1A2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006FAF-DB6C-44E8-94FF-A38CEE2237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5</Pages>
  <Words>944</Words>
  <Characters>5845</Characters>
  <Application>Microsoft Office Word</Application>
  <DocSecurity>0</DocSecurity>
  <Lines>216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43</cp:revision>
  <dcterms:created xsi:type="dcterms:W3CDTF">2023-11-15T02:53:00Z</dcterms:created>
  <dcterms:modified xsi:type="dcterms:W3CDTF">2025-11-12T23:04:00Z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